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Here is a</w:t>
      </w:r>
      <w:r>
        <w:t xml:space="preserve"> </w:t>
      </w:r>
      <w:del w:id="1" w:author="Author">
        <w:r>
          <w:delText xml:space="preserve">dummy</w:delText>
        </w:r>
      </w:del>
      <w:ins w:id="1" w:author="Author">
        <w:r>
          <w:t xml:space="preserve">test</w:t>
        </w:r>
      </w:ins>
      <w:r>
        <w:t xml:space="preserve"> </w:t>
      </w:r>
      <w:commentRangeStart w:id="3"/>
      <w:r>
        <w:t xml:space="preserve">document</w:t>
      </w:r>
      <w:commentRangeEnd w:id="3"/>
      <w:r>
        <w:rPr>
          <w:rStyle w:val="CommentReference"/>
        </w:rPr>
        <w:commentReference w:id="3"/>
      </w:r>
      <w:r>
        <w:t xml:space="preserve">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comment w:id="3" w:author="Author">
    <w:p>
      <w:pPr>
        <w:pStyle w:val="CommentText"/>
      </w:pPr>
      <w:r>
        <w:rPr>
          <w:rStyle w:val="CommentReference"/>
          <w:annotationRef/>
        </w:rPr>
      </w:r>
      <w:r>
        <w:t xml:space="preserve">With a comment!</w:t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10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m:mathPr>
    <m:mathFont m:val="Cambria Math"/>
    <m:brkBin m:val="before"/>
    <m:brkBinSub m:val="--"/>
    <m:smallFrac m:val="0"/>
    <m:dispDef/>
    <m:lMargin m:val="0"/>
    <m:rMargin m:val="0"/>
    <m:wrapRight/>
    <m:intLim m:val="subSup"/>
    <m:naryLim m:val="undOvr"/>
  </m:mathPr>
  <w:themeFontLang w:val="en-US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pPr>
      <w:spacing w:after="180" w:before="180"/>
    </w:pPr>
    <w:qFormat/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keepNext/>
      <w:keepLines/>
      <w:spacing w:after="240" w:before="240"/>
      <w:jc w:val="center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4"/>
      <w:szCs w:val="24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i/>
      <w:bCs/>
      <w:color w:themeColor="accent1" w:val="4F81BD"/>
      <w:sz w:val="24"/>
      <w:szCs w:val="24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Cs/>
      <w:color w:themeColor="accent1" w:val="4F81BD"/>
      <w:sz w:val="24"/>
      <w:szCs w:val="24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7" w:type="paragraph">
    <w:name w:val="Heading 7"/>
    <w:basedOn w:val="Normal"/>
    <w:next w:val="BodyText"/>
    <w:uiPriority w:val="9"/>
    <w:unhideWhenUsed/>
    <w:qFormat/>
    <w:pPr>
      <w:keepNext/>
      <w:keepLines/>
      <w:spacing w:after="0" w:before="200"/>
      <w:outlineLvl w:val="6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8" w:type="paragraph">
    <w:name w:val="Heading 8"/>
    <w:basedOn w:val="Normal"/>
    <w:next w:val="BodyText"/>
    <w:uiPriority w:val="9"/>
    <w:unhideWhenUsed/>
    <w:qFormat/>
    <w:pPr>
      <w:keepNext/>
      <w:keepLines/>
      <w:spacing w:after="0" w:before="200"/>
      <w:outlineLvl w:val="7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9" w:type="paragraph">
    <w:name w:val="Heading 9"/>
    <w:basedOn w:val="Normal"/>
    <w:next w:val="BodyText"/>
    <w:uiPriority w:val="9"/>
    <w:unhideWhenUsed/>
    <w:qFormat/>
    <w:pPr>
      <w:keepNext/>
      <w:keepLines/>
      <w:spacing w:after="0" w:before="200"/>
      <w:outlineLvl w:val="8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vAlign w:val="bottom"/>
        <w:tcBorders>
          <w:bottom w:val="single"/>
        </w:tcBorders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2021-05-15T18:12:13Z</dcterms:created>
  <dcterms:modified xsi:type="dcterms:W3CDTF">2021-05-15T18:12:13Z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